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A34590" w:rsidRPr="008D35A9" w:rsidRDefault="00A34590">
      <w:pPr>
        <w:spacing w:after="0" w:line="360" w:lineRule="auto"/>
        <w:jc w:val="center"/>
        <w:rPr>
          <w:rFonts w:ascii="Verdana" w:eastAsia="Times New Roman" w:hAnsi="Verdana" w:cs="Times New Roman"/>
          <w:b/>
          <w:sz w:val="18"/>
          <w:szCs w:val="18"/>
        </w:rPr>
      </w:pPr>
    </w:p>
    <w:p w14:paraId="00000002" w14:textId="77777777" w:rsidR="00A34590" w:rsidRPr="008D35A9" w:rsidRDefault="00000000">
      <w:pPr>
        <w:spacing w:after="0" w:line="360" w:lineRule="auto"/>
        <w:jc w:val="right"/>
        <w:rPr>
          <w:rFonts w:ascii="Verdana" w:eastAsia="Times New Roman" w:hAnsi="Verdana" w:cs="Times New Roman"/>
          <w:b/>
          <w:sz w:val="18"/>
          <w:szCs w:val="18"/>
        </w:rPr>
      </w:pPr>
      <w:r w:rsidRPr="008D35A9">
        <w:rPr>
          <w:rFonts w:ascii="Verdana" w:eastAsia="Times New Roman" w:hAnsi="Verdana" w:cs="Times New Roman"/>
          <w:b/>
          <w:sz w:val="18"/>
          <w:szCs w:val="18"/>
        </w:rPr>
        <w:t>Załącznik nr 4</w:t>
      </w:r>
    </w:p>
    <w:p w14:paraId="00000003" w14:textId="59DB6C10" w:rsidR="00A34590" w:rsidRPr="008D35A9" w:rsidRDefault="00000000">
      <w:pPr>
        <w:spacing w:after="0" w:line="360" w:lineRule="auto"/>
        <w:jc w:val="center"/>
        <w:rPr>
          <w:rFonts w:ascii="Verdana" w:eastAsia="Times New Roman" w:hAnsi="Verdana" w:cs="Times New Roman"/>
          <w:b/>
          <w:sz w:val="18"/>
          <w:szCs w:val="18"/>
        </w:rPr>
      </w:pPr>
      <w:r w:rsidRPr="008D35A9">
        <w:rPr>
          <w:rFonts w:ascii="Verdana" w:eastAsia="Times New Roman" w:hAnsi="Verdana" w:cs="Times New Roman"/>
          <w:b/>
          <w:sz w:val="18"/>
          <w:szCs w:val="18"/>
        </w:rPr>
        <w:t>UMOWA  Nr    /202</w:t>
      </w:r>
      <w:r w:rsidR="008D35A9">
        <w:rPr>
          <w:rFonts w:ascii="Verdana" w:eastAsia="Times New Roman" w:hAnsi="Verdana" w:cs="Times New Roman"/>
          <w:b/>
          <w:sz w:val="18"/>
          <w:szCs w:val="18"/>
        </w:rPr>
        <w:t>6</w:t>
      </w:r>
    </w:p>
    <w:p w14:paraId="00000004" w14:textId="77777777" w:rsidR="00A34590" w:rsidRPr="008D35A9" w:rsidRDefault="00A34590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</w:rPr>
      </w:pPr>
    </w:p>
    <w:p w14:paraId="00000005" w14:textId="77777777" w:rsidR="00A34590" w:rsidRPr="008D35A9" w:rsidRDefault="00A34590">
      <w:pPr>
        <w:spacing w:after="0" w:line="360" w:lineRule="auto"/>
        <w:rPr>
          <w:rFonts w:ascii="Verdana" w:eastAsia="Times New Roman" w:hAnsi="Verdana" w:cs="Times New Roman"/>
          <w:b/>
          <w:sz w:val="18"/>
          <w:szCs w:val="18"/>
        </w:rPr>
      </w:pPr>
    </w:p>
    <w:p w14:paraId="00000006" w14:textId="77777777" w:rsidR="00A34590" w:rsidRPr="008D35A9" w:rsidRDefault="00000000">
      <w:pPr>
        <w:spacing w:after="0" w:line="360" w:lineRule="auto"/>
        <w:ind w:right="-567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 xml:space="preserve">Zawarta w dniu  ………… r. w siedzibie Urzędu Gminy Wągrowiec, w Wągrowcu,  ul. Cysterska 22     </w:t>
      </w:r>
    </w:p>
    <w:p w14:paraId="00000007" w14:textId="77777777" w:rsidR="00A34590" w:rsidRPr="008D35A9" w:rsidRDefault="00A34590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00000008" w14:textId="77777777" w:rsidR="00A34590" w:rsidRPr="008D35A9" w:rsidRDefault="00000000">
      <w:pPr>
        <w:spacing w:after="0" w:line="360" w:lineRule="auto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pomiędzy:</w:t>
      </w:r>
    </w:p>
    <w:p w14:paraId="00000009" w14:textId="77777777" w:rsidR="00A34590" w:rsidRPr="008D35A9" w:rsidRDefault="00A34590">
      <w:pPr>
        <w:spacing w:after="0" w:line="360" w:lineRule="auto"/>
        <w:ind w:left="480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0000000A" w14:textId="77777777" w:rsidR="00A34590" w:rsidRPr="008D35A9" w:rsidRDefault="00000000">
      <w:pPr>
        <w:spacing w:after="0" w:line="360" w:lineRule="auto"/>
        <w:ind w:left="480"/>
        <w:jc w:val="both"/>
        <w:rPr>
          <w:rFonts w:ascii="Verdana" w:eastAsia="Times New Roman" w:hAnsi="Verdana" w:cs="Times New Roman"/>
          <w:b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Gminą Wągrowiec, reprezentowaną przez</w:t>
      </w:r>
      <w:r w:rsidRPr="008D35A9">
        <w:rPr>
          <w:rFonts w:ascii="Verdana" w:eastAsia="Times New Roman" w:hAnsi="Verdana" w:cs="Times New Roman"/>
          <w:b/>
          <w:sz w:val="18"/>
          <w:szCs w:val="18"/>
        </w:rPr>
        <w:t xml:space="preserve">  dr Małgorzatę Chmielarz – Wójta Gminy</w:t>
      </w:r>
      <w:r w:rsidRPr="008D35A9">
        <w:rPr>
          <w:rFonts w:ascii="Verdana" w:eastAsia="Times New Roman" w:hAnsi="Verdana" w:cs="Times New Roman"/>
          <w:sz w:val="18"/>
          <w:szCs w:val="18"/>
        </w:rPr>
        <w:t xml:space="preserve"> zwaną w treści umowy</w:t>
      </w:r>
      <w:r w:rsidRPr="008D35A9">
        <w:rPr>
          <w:rFonts w:ascii="Verdana" w:eastAsia="Times New Roman" w:hAnsi="Verdana" w:cs="Times New Roman"/>
          <w:b/>
          <w:sz w:val="18"/>
          <w:szCs w:val="18"/>
        </w:rPr>
        <w:t xml:space="preserve"> „Dającym zlecenie”,  </w:t>
      </w:r>
    </w:p>
    <w:p w14:paraId="0000000B" w14:textId="77777777" w:rsidR="00A34590" w:rsidRPr="008D35A9" w:rsidRDefault="00000000">
      <w:pPr>
        <w:spacing w:after="0" w:line="360" w:lineRule="auto"/>
        <w:ind w:left="480"/>
        <w:jc w:val="both"/>
        <w:rPr>
          <w:rFonts w:ascii="Verdana" w:eastAsia="Times New Roman" w:hAnsi="Verdana" w:cs="Times New Roman"/>
          <w:b/>
          <w:sz w:val="18"/>
          <w:szCs w:val="18"/>
        </w:rPr>
      </w:pPr>
      <w:r w:rsidRPr="008D35A9">
        <w:rPr>
          <w:rFonts w:ascii="Verdana" w:eastAsia="Times New Roman" w:hAnsi="Verdana" w:cs="Times New Roman"/>
          <w:b/>
          <w:sz w:val="18"/>
          <w:szCs w:val="18"/>
        </w:rPr>
        <w:t xml:space="preserve"> a</w:t>
      </w:r>
    </w:p>
    <w:p w14:paraId="0000000C" w14:textId="77777777" w:rsidR="00A34590" w:rsidRPr="008D35A9" w:rsidRDefault="00000000">
      <w:pPr>
        <w:spacing w:after="0" w:line="360" w:lineRule="auto"/>
        <w:ind w:left="480"/>
        <w:jc w:val="both"/>
        <w:rPr>
          <w:rFonts w:ascii="Verdana" w:eastAsia="Times New Roman" w:hAnsi="Verdana" w:cs="Times New Roman"/>
          <w:b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Rzeczoznawcą Majątkowym Panem</w:t>
      </w:r>
      <w:r w:rsidRPr="008D35A9">
        <w:rPr>
          <w:rFonts w:ascii="Verdana" w:eastAsia="Times New Roman" w:hAnsi="Verdana" w:cs="Times New Roman"/>
          <w:b/>
          <w:sz w:val="18"/>
          <w:szCs w:val="18"/>
        </w:rPr>
        <w:t xml:space="preserve"> ………………………………..</w:t>
      </w:r>
      <w:r w:rsidRPr="008D35A9">
        <w:rPr>
          <w:rFonts w:ascii="Verdana" w:eastAsia="Times New Roman" w:hAnsi="Verdana" w:cs="Times New Roman"/>
          <w:sz w:val="18"/>
          <w:szCs w:val="18"/>
        </w:rPr>
        <w:t xml:space="preserve"> (uprawnienia zawodowe do wykonywania samodzielnych funkcji w zakresie szacowania nieruchomości - świadectwo nr ………….- Ministerstwa Gospodarki Przestrzennej i Budownictwa), zwanym w treści umowy   </w:t>
      </w:r>
      <w:r w:rsidRPr="008D35A9">
        <w:rPr>
          <w:rFonts w:ascii="Verdana" w:eastAsia="Times New Roman" w:hAnsi="Verdana" w:cs="Times New Roman"/>
          <w:b/>
          <w:sz w:val="18"/>
          <w:szCs w:val="18"/>
        </w:rPr>
        <w:t>„Przyjmującym zlecenie”.</w:t>
      </w:r>
    </w:p>
    <w:p w14:paraId="0000000D" w14:textId="77777777" w:rsidR="00A34590" w:rsidRPr="008D35A9" w:rsidRDefault="00000000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§1</w:t>
      </w:r>
    </w:p>
    <w:p w14:paraId="0000000E" w14:textId="77777777" w:rsidR="00A34590" w:rsidRPr="008D35A9" w:rsidRDefault="00000000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 xml:space="preserve">1. Niniejszą umową Dający zlecenie powierza, a Przyjmujący zlecenie zobowiązuje się do          wykonania w sposób samodzielny, operatu szacunkowego określającego prawo własności nieruchomości, ……………………., przeznaczonej do sprzedaży w drodze przetargu ustnego ograniczonego. </w:t>
      </w:r>
    </w:p>
    <w:p w14:paraId="0000000F" w14:textId="77777777" w:rsidR="00A34590" w:rsidRPr="008D35A9" w:rsidRDefault="00000000">
      <w:pPr>
        <w:tabs>
          <w:tab w:val="left" w:pos="284"/>
        </w:tabs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2.</w:t>
      </w:r>
      <w:r w:rsidRPr="008D35A9">
        <w:rPr>
          <w:rFonts w:ascii="Verdana" w:eastAsia="Times New Roman" w:hAnsi="Verdana" w:cs="Times New Roman"/>
          <w:color w:val="FFFFFF"/>
          <w:sz w:val="18"/>
          <w:szCs w:val="18"/>
        </w:rPr>
        <w:t>.</w:t>
      </w:r>
      <w:r w:rsidRPr="008D35A9">
        <w:rPr>
          <w:rFonts w:ascii="Verdana" w:eastAsia="Times New Roman" w:hAnsi="Verdana" w:cs="Times New Roman"/>
          <w:sz w:val="18"/>
          <w:szCs w:val="18"/>
        </w:rPr>
        <w:t>Zakres przedmiotu umowy obejmuje:</w:t>
      </w:r>
    </w:p>
    <w:p w14:paraId="00000010" w14:textId="77777777" w:rsidR="00A34590" w:rsidRPr="008D35A9" w:rsidRDefault="00000000">
      <w:pPr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 xml:space="preserve">wykonanie operatów szacunkowych, </w:t>
      </w:r>
    </w:p>
    <w:p w14:paraId="00000011" w14:textId="77777777" w:rsidR="00A34590" w:rsidRPr="008D35A9" w:rsidRDefault="00000000">
      <w:pPr>
        <w:numPr>
          <w:ilvl w:val="0"/>
          <w:numId w:val="1"/>
        </w:numPr>
        <w:tabs>
          <w:tab w:val="left" w:pos="284"/>
        </w:tabs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wykonanie w/w operatów zostanie poprzedzone:</w:t>
      </w:r>
    </w:p>
    <w:p w14:paraId="00000012" w14:textId="77777777" w:rsidR="00A34590" w:rsidRPr="008D35A9" w:rsidRDefault="00000000">
      <w:pPr>
        <w:spacing w:after="0" w:line="360" w:lineRule="auto"/>
        <w:ind w:left="1200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- badaniem ksiąg wieczystych,</w:t>
      </w:r>
    </w:p>
    <w:p w14:paraId="00000013" w14:textId="77777777" w:rsidR="00A34590" w:rsidRPr="008D35A9" w:rsidRDefault="00000000">
      <w:pPr>
        <w:spacing w:after="0" w:line="360" w:lineRule="auto"/>
        <w:ind w:left="1200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-całością prac terenowych i kameralnych dotyczących oszacowania wskazanych nieruchomości.</w:t>
      </w:r>
    </w:p>
    <w:p w14:paraId="00000014" w14:textId="77777777" w:rsidR="00A34590" w:rsidRPr="008D35A9" w:rsidRDefault="00000000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 xml:space="preserve">               c.  skompletowanie dokumentacji i przekazanie operatów szacunkowych do Referatu </w:t>
      </w:r>
    </w:p>
    <w:p w14:paraId="00000015" w14:textId="77777777" w:rsidR="00A34590" w:rsidRPr="008D35A9" w:rsidRDefault="00000000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color w:val="FFFFFF"/>
          <w:sz w:val="18"/>
          <w:szCs w:val="18"/>
        </w:rPr>
        <w:t xml:space="preserve">. </w:t>
      </w:r>
      <w:r w:rsidRPr="008D35A9">
        <w:rPr>
          <w:rFonts w:ascii="Verdana" w:eastAsia="Times New Roman" w:hAnsi="Verdana" w:cs="Times New Roman"/>
          <w:sz w:val="18"/>
          <w:szCs w:val="18"/>
        </w:rPr>
        <w:t xml:space="preserve">                 Planowania Przestrzennego i Mienia Gminy Wągrowiec.</w:t>
      </w:r>
    </w:p>
    <w:p w14:paraId="00000016" w14:textId="77777777" w:rsidR="00A34590" w:rsidRPr="008D35A9" w:rsidRDefault="00A34590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</w:rPr>
      </w:pPr>
    </w:p>
    <w:p w14:paraId="00000017" w14:textId="77777777" w:rsidR="00A34590" w:rsidRPr="008D35A9" w:rsidRDefault="00000000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§2</w:t>
      </w:r>
    </w:p>
    <w:p w14:paraId="00000018" w14:textId="77777777" w:rsidR="00A34590" w:rsidRPr="008D35A9" w:rsidRDefault="00000000">
      <w:pPr>
        <w:spacing w:after="0" w:line="360" w:lineRule="auto"/>
        <w:jc w:val="both"/>
        <w:rPr>
          <w:rFonts w:ascii="Verdana" w:eastAsia="Times New Roman" w:hAnsi="Verdana" w:cs="Times New Roman"/>
          <w:b/>
          <w:color w:val="00FF00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 xml:space="preserve">1. Przyjmujący zlecenie zobowiązuje się do przekazania do rąk Dającego zlecenie po 2 egzemplarze operatów szacunkowych dla nieruchomości określonej w §1ust. 1, najpóźniej </w:t>
      </w:r>
      <w:r w:rsidRPr="008D35A9">
        <w:rPr>
          <w:rFonts w:ascii="Verdana" w:eastAsia="Times New Roman" w:hAnsi="Verdana" w:cs="Times New Roman"/>
          <w:b/>
          <w:sz w:val="18"/>
          <w:szCs w:val="18"/>
        </w:rPr>
        <w:t>do dnia ……….2025 r.</w:t>
      </w:r>
      <w:r w:rsidRPr="008D35A9">
        <w:rPr>
          <w:rFonts w:ascii="Verdana" w:eastAsia="Times New Roman" w:hAnsi="Verdana" w:cs="Times New Roman"/>
          <w:b/>
          <w:color w:val="00FF00"/>
          <w:sz w:val="18"/>
          <w:szCs w:val="18"/>
        </w:rPr>
        <w:t xml:space="preserve"> </w:t>
      </w:r>
    </w:p>
    <w:p w14:paraId="00000019" w14:textId="77777777" w:rsidR="00A34590" w:rsidRPr="008D35A9" w:rsidRDefault="00000000">
      <w:pPr>
        <w:tabs>
          <w:tab w:val="left" w:pos="-2552"/>
          <w:tab w:val="left" w:pos="574"/>
        </w:tabs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2.</w:t>
      </w:r>
      <w:r w:rsidRPr="008D35A9">
        <w:rPr>
          <w:rFonts w:ascii="Verdana" w:eastAsia="Times New Roman" w:hAnsi="Verdana" w:cs="Times New Roman"/>
          <w:b/>
          <w:sz w:val="18"/>
          <w:szCs w:val="18"/>
        </w:rPr>
        <w:t xml:space="preserve"> </w:t>
      </w:r>
      <w:r w:rsidRPr="008D35A9">
        <w:rPr>
          <w:rFonts w:ascii="Verdana" w:eastAsia="Times New Roman" w:hAnsi="Verdana" w:cs="Times New Roman"/>
          <w:sz w:val="18"/>
          <w:szCs w:val="18"/>
        </w:rPr>
        <w:t xml:space="preserve">Potwierdzeniem wykonania przedmiotu umowy będzie protokół odbioru sporządzony przez przedstawicieli stron umowy. </w:t>
      </w:r>
    </w:p>
    <w:p w14:paraId="0000001A" w14:textId="77777777" w:rsidR="00A34590" w:rsidRPr="008D35A9" w:rsidRDefault="00000000">
      <w:pPr>
        <w:tabs>
          <w:tab w:val="left" w:pos="142"/>
        </w:tabs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3. Stwierdzone przez Dającego zlecenie wady i usterki Przyjmujący zlecenie zobowiązuje się usunąć na własny koszt, w terminie 14 dni od daty ich zgłoszenia.</w:t>
      </w:r>
    </w:p>
    <w:p w14:paraId="0000001B" w14:textId="77777777" w:rsidR="00A34590" w:rsidRPr="008D35A9" w:rsidRDefault="00A34590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0000001C" w14:textId="77777777" w:rsidR="00A34590" w:rsidRPr="008D35A9" w:rsidRDefault="00000000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§3</w:t>
      </w:r>
    </w:p>
    <w:p w14:paraId="0000001D" w14:textId="77777777" w:rsidR="00A34590" w:rsidRPr="008D35A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D35A9">
        <w:rPr>
          <w:rFonts w:ascii="Verdana" w:eastAsia="Times New Roman" w:hAnsi="Verdana" w:cs="Times New Roman"/>
          <w:color w:val="000000"/>
          <w:sz w:val="18"/>
          <w:szCs w:val="18"/>
        </w:rPr>
        <w:t xml:space="preserve">Za wykonanie pracy określonej w § 1 Przyjmujący zlecenie otrzyma wynagrodzenie </w:t>
      </w:r>
      <w:r w:rsidRPr="008D35A9">
        <w:rPr>
          <w:rFonts w:ascii="Verdana" w:eastAsia="Times New Roman" w:hAnsi="Verdana" w:cs="Times New Roman"/>
          <w:color w:val="000000"/>
          <w:sz w:val="18"/>
          <w:szCs w:val="18"/>
        </w:rPr>
        <w:br/>
        <w:t xml:space="preserve">w wysokości </w:t>
      </w:r>
      <w:r w:rsidRPr="008D35A9">
        <w:rPr>
          <w:rFonts w:ascii="Verdana" w:eastAsia="Times New Roman" w:hAnsi="Verdana" w:cs="Times New Roman"/>
          <w:b/>
          <w:color w:val="000000"/>
          <w:sz w:val="18"/>
          <w:szCs w:val="18"/>
        </w:rPr>
        <w:t>………….. brutto</w:t>
      </w:r>
      <w:r w:rsidRPr="008D35A9">
        <w:rPr>
          <w:rFonts w:ascii="Verdana" w:eastAsia="Times New Roman" w:hAnsi="Verdana" w:cs="Times New Roman"/>
          <w:color w:val="000000"/>
          <w:sz w:val="18"/>
          <w:szCs w:val="18"/>
        </w:rPr>
        <w:t xml:space="preserve"> (słownie:  …………………………. złote 00/100).       </w:t>
      </w:r>
    </w:p>
    <w:p w14:paraId="0000001E" w14:textId="77777777" w:rsidR="00A34590" w:rsidRPr="008D35A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2552"/>
          <w:tab w:val="left" w:pos="574"/>
        </w:tabs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D35A9">
        <w:rPr>
          <w:rFonts w:ascii="Verdana" w:eastAsia="Times New Roman" w:hAnsi="Verdana" w:cs="Times New Roman"/>
          <w:color w:val="000000"/>
          <w:sz w:val="18"/>
          <w:szCs w:val="18"/>
        </w:rPr>
        <w:t>Podstawą zapłaty wynagrodzenia będzie prawidłowo wystawiona faktura wraz z protokołem, o którym mowa  w § 2 ust.2.</w:t>
      </w:r>
    </w:p>
    <w:p w14:paraId="0000001F" w14:textId="77777777" w:rsidR="00A34590" w:rsidRPr="008D35A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-2552"/>
          <w:tab w:val="left" w:pos="574"/>
        </w:tabs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D35A9">
        <w:rPr>
          <w:rFonts w:ascii="Verdana" w:eastAsia="Times New Roman" w:hAnsi="Verdana" w:cs="Times New Roman"/>
          <w:color w:val="000000"/>
          <w:sz w:val="18"/>
          <w:szCs w:val="18"/>
        </w:rPr>
        <w:lastRenderedPageBreak/>
        <w:t>Wynagrodzenie płatne będzie w terminie 14 dni od daty dostarczenia faktury Zamawiającemu.</w:t>
      </w:r>
    </w:p>
    <w:p w14:paraId="00000020" w14:textId="77777777" w:rsidR="00A34590" w:rsidRPr="008D35A9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D35A9">
        <w:rPr>
          <w:rFonts w:ascii="Verdana" w:eastAsia="Times New Roman" w:hAnsi="Verdana" w:cs="Times New Roman"/>
          <w:color w:val="000000"/>
          <w:sz w:val="18"/>
          <w:szCs w:val="18"/>
        </w:rPr>
        <w:t>Za dzień zapłaty uważany będzie dzień obciążenia rachunku Dającego zlecenie.</w:t>
      </w:r>
    </w:p>
    <w:p w14:paraId="00000021" w14:textId="77777777" w:rsidR="00A34590" w:rsidRPr="008D35A9" w:rsidRDefault="00000000">
      <w:pPr>
        <w:numPr>
          <w:ilvl w:val="0"/>
          <w:numId w:val="2"/>
        </w:numPr>
        <w:tabs>
          <w:tab w:val="left" w:pos="142"/>
        </w:tabs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W przypadku niewykonania lub nienależytego wykonania umowy w wyznaczonym terminie z winy Przyjmującego zlecenie, zobowiązany jest on do zapłaty kary umownej             w wysokości 0,5% wynagrodzenia brutto, o którym mowa w ust. 1 za każdy dzień zwłoki.</w:t>
      </w:r>
    </w:p>
    <w:p w14:paraId="00000022" w14:textId="77777777" w:rsidR="00A34590" w:rsidRPr="008D35A9" w:rsidRDefault="00000000">
      <w:pPr>
        <w:numPr>
          <w:ilvl w:val="0"/>
          <w:numId w:val="2"/>
        </w:numPr>
        <w:tabs>
          <w:tab w:val="left" w:pos="142"/>
        </w:tabs>
        <w:spacing w:after="0" w:line="360" w:lineRule="auto"/>
        <w:jc w:val="both"/>
        <w:rPr>
          <w:ins w:id="0" w:author="Łukasz Słoma" w:date="2024-12-19T13:17:00Z"/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Za zwłokę w usunięciu zgłoszonych wad i usterek Przyjmujący zlecenie zapłaci karę umowną w wysokości 0,5% wynagrodzenia brutto, o którym mowa w ust.1 za każdy dzień zwłoki, licząc od dnia wyznaczonego przez Dającego zlecenie na ich usunięcie.</w:t>
      </w:r>
    </w:p>
    <w:p w14:paraId="00000023" w14:textId="77777777" w:rsidR="00A34590" w:rsidRPr="008D35A9" w:rsidRDefault="00000000">
      <w:pPr>
        <w:numPr>
          <w:ilvl w:val="0"/>
          <w:numId w:val="2"/>
        </w:numPr>
        <w:tabs>
          <w:tab w:val="left" w:pos="142"/>
        </w:tabs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ins w:id="1" w:author="Łukasz Słoma" w:date="2024-12-19T13:17:00Z">
        <w:r w:rsidRPr="008D35A9">
          <w:rPr>
            <w:rFonts w:ascii="Verdana" w:eastAsia="Times New Roman" w:hAnsi="Verdana" w:cs="Times New Roman"/>
            <w:sz w:val="18"/>
            <w:szCs w:val="18"/>
          </w:rPr>
          <w:t xml:space="preserve">Zamawiający zastrzega sobie prawo do odszkodowania uzupełniającego, przekraczającego wysokość kary umownej, do wysokości rzeczywiście poniesionej szkody. </w:t>
        </w:r>
      </w:ins>
    </w:p>
    <w:p w14:paraId="4919AAE6" w14:textId="77777777" w:rsidR="008D35A9" w:rsidRPr="008D35A9" w:rsidRDefault="008D35A9" w:rsidP="008D35A9">
      <w:pPr>
        <w:pStyle w:val="Default"/>
        <w:jc w:val="both"/>
        <w:rPr>
          <w:rFonts w:ascii="Verdana" w:hAnsi="Verdana" w:cstheme="majorHAnsi"/>
          <w:sz w:val="18"/>
          <w:szCs w:val="18"/>
          <w14:ligatures w14:val="none"/>
        </w:rPr>
      </w:pPr>
    </w:p>
    <w:p w14:paraId="78BE223A" w14:textId="77777777" w:rsidR="008D35A9" w:rsidRPr="008D35A9" w:rsidRDefault="008D35A9" w:rsidP="008D35A9">
      <w:pPr>
        <w:pStyle w:val="Default"/>
        <w:numPr>
          <w:ilvl w:val="0"/>
          <w:numId w:val="2"/>
        </w:numPr>
        <w:jc w:val="both"/>
        <w:rPr>
          <w:rFonts w:ascii="Verdana" w:hAnsi="Verdana" w:cstheme="majorHAnsi"/>
          <w:sz w:val="18"/>
          <w:szCs w:val="18"/>
          <w14:ligatures w14:val="none"/>
        </w:rPr>
      </w:pPr>
      <w:r w:rsidRPr="008D35A9">
        <w:rPr>
          <w:rFonts w:ascii="Verdana" w:hAnsi="Verdana" w:cstheme="majorHAnsi"/>
          <w:sz w:val="18"/>
          <w:szCs w:val="18"/>
          <w14:ligatures w14:val="none"/>
        </w:rPr>
        <w:t>Od dnia, w którym stosowanie faktur ustrukturyzowanych stanie się dla Wykonawcy obowiązkowe, faktury będą wystawiane i doręczane przy użyciu Krajowego Systemu e-Faktur z uwzględnieniem postanowień niniejszego paragrafu</w:t>
      </w:r>
    </w:p>
    <w:p w14:paraId="313401C2" w14:textId="77777777" w:rsidR="008D35A9" w:rsidRPr="008D35A9" w:rsidRDefault="008D35A9" w:rsidP="008D35A9">
      <w:pPr>
        <w:pStyle w:val="Default"/>
        <w:numPr>
          <w:ilvl w:val="0"/>
          <w:numId w:val="2"/>
        </w:numPr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 xml:space="preserve">Zapłata wynagrodzenia przez Zamawiającego na rzecz Wykonawcy będzie następować na podstawie prawidłowo wystawionej i doręczonej faktury ustrukturyzowanej, z </w:t>
      </w:r>
      <w:r w:rsidRPr="008D35A9">
        <w:rPr>
          <w:rFonts w:ascii="Verdana" w:hAnsi="Verdana" w:cstheme="majorHAnsi"/>
          <w:color w:val="auto"/>
          <w:sz w:val="18"/>
          <w:szCs w:val="18"/>
        </w:rPr>
        <w:t xml:space="preserve">zastrzeżeniem ust. 7. </w:t>
      </w:r>
      <w:r w:rsidRPr="008D35A9">
        <w:rPr>
          <w:rFonts w:ascii="Verdana" w:hAnsi="Verdana" w:cstheme="majorHAnsi"/>
          <w:sz w:val="18"/>
          <w:szCs w:val="18"/>
        </w:rPr>
        <w:t>Wykonawca przyjmuje do wiadomości i akceptuje, że wyłącznie faktury ustrukturyzowane wystawione w sposób uwzględniający postanowienia niniejszego paragrafu będą uznawane za doręczone Zamawiającemu i będą stanowić podstawę dokonania zapłaty wynagrodzenia przez Zamawiającego.</w:t>
      </w:r>
    </w:p>
    <w:p w14:paraId="33343E87" w14:textId="77777777" w:rsidR="008D35A9" w:rsidRPr="008D35A9" w:rsidRDefault="008D35A9" w:rsidP="008D35A9">
      <w:pPr>
        <w:pStyle w:val="Default"/>
        <w:numPr>
          <w:ilvl w:val="0"/>
          <w:numId w:val="2"/>
        </w:numPr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Faktury ustrukturyzowane wystawiane przez Wykonawcę będą zawierać następujące dane Zamawiającego  (w ramach struktury logicznej faktury ustrukturyzowanej):</w:t>
      </w:r>
    </w:p>
    <w:p w14:paraId="764F8CB8" w14:textId="77777777" w:rsidR="008D35A9" w:rsidRPr="008D35A9" w:rsidRDefault="008D35A9" w:rsidP="008D35A9">
      <w:pPr>
        <w:pStyle w:val="Default"/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w polu „Podmiot2”  (Nabywca):</w:t>
      </w:r>
    </w:p>
    <w:p w14:paraId="64D65A37" w14:textId="77777777" w:rsidR="008D35A9" w:rsidRPr="008D35A9" w:rsidRDefault="008D35A9" w:rsidP="008D35A9">
      <w:pPr>
        <w:pStyle w:val="Default"/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nazwa: Gmina Wągrowiec</w:t>
      </w:r>
    </w:p>
    <w:p w14:paraId="0E4FD510" w14:textId="77777777" w:rsidR="008D35A9" w:rsidRPr="008D35A9" w:rsidRDefault="008D35A9" w:rsidP="008D35A9">
      <w:pPr>
        <w:pStyle w:val="Default"/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NIP nabywcy: 7661968498</w:t>
      </w:r>
    </w:p>
    <w:p w14:paraId="27AD7B90" w14:textId="77777777" w:rsidR="008D35A9" w:rsidRPr="008D35A9" w:rsidRDefault="008D35A9" w:rsidP="008D35A9">
      <w:pPr>
        <w:pStyle w:val="Default"/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adres nabywcy: ul. Cysterska 22, 62-100 Wągrowiec</w:t>
      </w:r>
    </w:p>
    <w:p w14:paraId="456A185B" w14:textId="77777777" w:rsidR="008D35A9" w:rsidRPr="008D35A9" w:rsidRDefault="008D35A9" w:rsidP="008D35A9">
      <w:pPr>
        <w:pStyle w:val="Default"/>
        <w:jc w:val="both"/>
        <w:rPr>
          <w:rFonts w:ascii="Verdana" w:hAnsi="Verdana" w:cstheme="majorHAnsi"/>
          <w:sz w:val="18"/>
          <w:szCs w:val="18"/>
        </w:rPr>
      </w:pPr>
    </w:p>
    <w:p w14:paraId="12353B1F" w14:textId="77777777" w:rsidR="008D35A9" w:rsidRPr="008D35A9" w:rsidRDefault="008D35A9" w:rsidP="008D35A9">
      <w:pPr>
        <w:pStyle w:val="Default"/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w polu „Podmiot3” (Odbiorca):</w:t>
      </w:r>
    </w:p>
    <w:p w14:paraId="1F29C27F" w14:textId="77777777" w:rsidR="008D35A9" w:rsidRPr="008D35A9" w:rsidRDefault="008D35A9" w:rsidP="008D35A9">
      <w:pPr>
        <w:pStyle w:val="Default"/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nazwa: Urząd Gminy Wągrowiec</w:t>
      </w:r>
    </w:p>
    <w:p w14:paraId="20173863" w14:textId="77777777" w:rsidR="008D35A9" w:rsidRPr="008D35A9" w:rsidRDefault="008D35A9" w:rsidP="008D35A9">
      <w:pPr>
        <w:pStyle w:val="Default"/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NIP odbiorcy: 7661140405</w:t>
      </w:r>
    </w:p>
    <w:p w14:paraId="35DAF4EC" w14:textId="77777777" w:rsidR="008D35A9" w:rsidRPr="008D35A9" w:rsidRDefault="008D35A9" w:rsidP="008D35A9">
      <w:pPr>
        <w:pStyle w:val="Default"/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adres: ul. Cysterska 22, 62-100 Wągrowiec</w:t>
      </w:r>
    </w:p>
    <w:p w14:paraId="2BF2DC19" w14:textId="77777777" w:rsidR="008D35A9" w:rsidRPr="008D35A9" w:rsidRDefault="008D35A9" w:rsidP="008D35A9">
      <w:pPr>
        <w:pStyle w:val="Default"/>
        <w:jc w:val="both"/>
        <w:rPr>
          <w:rFonts w:ascii="Verdana" w:hAnsi="Verdana" w:cstheme="majorHAnsi"/>
          <w:sz w:val="18"/>
          <w:szCs w:val="18"/>
        </w:rPr>
      </w:pPr>
    </w:p>
    <w:p w14:paraId="1EF2872C" w14:textId="77777777" w:rsidR="008D35A9" w:rsidRPr="008D35A9" w:rsidRDefault="008D35A9" w:rsidP="008D35A9">
      <w:pPr>
        <w:pStyle w:val="Default"/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a także oznaczenie roli, w jakiej występuje Podmiot3, tj.: odbiorca faktury (JST – odbiorca).</w:t>
      </w:r>
    </w:p>
    <w:p w14:paraId="59385F86" w14:textId="77777777" w:rsidR="008D35A9" w:rsidRPr="008D35A9" w:rsidRDefault="008D35A9" w:rsidP="008D35A9">
      <w:pPr>
        <w:pStyle w:val="Default"/>
        <w:numPr>
          <w:ilvl w:val="0"/>
          <w:numId w:val="2"/>
        </w:numPr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Zamawiający zobowiązany jest zapłacić wynagrodzenie na rzecz Wykonawcy w terminie 14 dni od dnia doręczenia Zamawiającemu faktury ustrukturyzowanej. Na gruncie niniejszej umowy za dzień doręczenia faktury ustrukturyzowanej Zamawiającemu uznawać się będzie dzień przydzielenia w Krajowym Systemie e-Faktur numeru identyfikującego tę fakturę (tzw. numer KSeF) pod warunkiem wystawienia faktury ustrukturyzowanej w sposób uwzględniający zasadę wskazaną w ust. 3.</w:t>
      </w:r>
    </w:p>
    <w:p w14:paraId="62B58EE4" w14:textId="77777777" w:rsidR="008D35A9" w:rsidRPr="008D35A9" w:rsidRDefault="008D35A9" w:rsidP="008D35A9">
      <w:pPr>
        <w:pStyle w:val="Default"/>
        <w:numPr>
          <w:ilvl w:val="0"/>
          <w:numId w:val="2"/>
        </w:numPr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Strony zgodnie postanawiają, że w przypadku wystawienia przez Wykonawcę faktur ustrukturyzowanych w sposób nieuwzględniający zasady wskazanej w ust. 3, przewidziane terminy płatności nie rozpoczynają się (nie zaczynają biec) do momentu dokonania przez Wykonawcę korekty tak wystawionych faktur ustrukturyzowanych i ich doręczenia Zamawiającemu, które to korekty będą uwzględniały zasadę określoną w ust. 3.</w:t>
      </w:r>
    </w:p>
    <w:p w14:paraId="6A379A4A" w14:textId="77777777" w:rsidR="008D35A9" w:rsidRPr="008D35A9" w:rsidRDefault="008D35A9" w:rsidP="008D35A9">
      <w:pPr>
        <w:pStyle w:val="Default"/>
        <w:numPr>
          <w:ilvl w:val="0"/>
          <w:numId w:val="2"/>
        </w:numPr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W przypadku, gdy po wystawieniu przez Wykonawcę faktury ustrukturyzowanej oraz przydzieleniu tej fakturze numeru identyfikującego w Krajowym Systemie e-Faktur (KSeF) wystąpi:</w:t>
      </w:r>
    </w:p>
    <w:p w14:paraId="72270470" w14:textId="77777777" w:rsidR="008D35A9" w:rsidRPr="008D35A9" w:rsidRDefault="008D35A9" w:rsidP="008D35A9">
      <w:pPr>
        <w:pStyle w:val="Default"/>
        <w:numPr>
          <w:ilvl w:val="1"/>
          <w:numId w:val="2"/>
        </w:numPr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niedostępność KSeF zgodnie z art. 106nh ust. 1 oraz art. 106ne ust. 4 ustawy z dnia 11 marca 2004 r. o podatku od towarów i usług,</w:t>
      </w:r>
    </w:p>
    <w:p w14:paraId="5DE22AAE" w14:textId="77777777" w:rsidR="008D35A9" w:rsidRPr="008D35A9" w:rsidRDefault="008D35A9" w:rsidP="008D35A9">
      <w:pPr>
        <w:pStyle w:val="Default"/>
        <w:numPr>
          <w:ilvl w:val="1"/>
          <w:numId w:val="2"/>
        </w:numPr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awaria KSeF zgodnie z art. 106nf ust. 1 oraz art. 106ne ust. 1 ustawy z dnia 11 marca 2004 r. o podatku od towarów i usług,</w:t>
      </w:r>
    </w:p>
    <w:p w14:paraId="488C47ED" w14:textId="77777777" w:rsidR="008D35A9" w:rsidRPr="008D35A9" w:rsidRDefault="008D35A9" w:rsidP="008D35A9">
      <w:pPr>
        <w:pStyle w:val="Default"/>
        <w:numPr>
          <w:ilvl w:val="1"/>
          <w:numId w:val="2"/>
        </w:numPr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awaria całkowita KSeF zgodnie z art. 106ng oraz art. 106ne ust. 3 ustawy z dnia 11 marca 2004 r. o podatku od towarów i usług,</w:t>
      </w:r>
    </w:p>
    <w:p w14:paraId="48B02C75" w14:textId="77777777" w:rsidR="008D35A9" w:rsidRPr="008D35A9" w:rsidRDefault="008D35A9" w:rsidP="008D35A9">
      <w:pPr>
        <w:pStyle w:val="Default"/>
        <w:ind w:left="720"/>
        <w:jc w:val="both"/>
        <w:rPr>
          <w:rFonts w:ascii="Verdana" w:hAnsi="Verdana" w:cstheme="majorHAnsi"/>
          <w:sz w:val="18"/>
          <w:szCs w:val="18"/>
        </w:rPr>
      </w:pPr>
      <w:r w:rsidRPr="008D35A9">
        <w:rPr>
          <w:rFonts w:ascii="Verdana" w:hAnsi="Verdana" w:cstheme="majorHAnsi"/>
          <w:sz w:val="18"/>
          <w:szCs w:val="18"/>
        </w:rPr>
        <w:t>termin płatności wynagrodzenia przez Zamawiającego ulega wydłużeniu o czas (okres) niedostępności KSeF, awarii KSeF lub awarii całkowitej KSeF. Okres ten zaokrągla się wzwyż do pełnego dnia kalendarzowego.</w:t>
      </w:r>
    </w:p>
    <w:p w14:paraId="29A66AC8" w14:textId="77777777" w:rsidR="008D35A9" w:rsidRPr="008D35A9" w:rsidRDefault="008D35A9" w:rsidP="008D35A9">
      <w:pPr>
        <w:pStyle w:val="Akapitzlist"/>
        <w:numPr>
          <w:ilvl w:val="0"/>
          <w:numId w:val="2"/>
        </w:numPr>
        <w:tabs>
          <w:tab w:val="left" w:pos="675"/>
        </w:tabs>
        <w:spacing w:after="0" w:line="276" w:lineRule="auto"/>
        <w:jc w:val="both"/>
        <w:rPr>
          <w:rFonts w:ascii="Verdana" w:eastAsia="Liberation Serif" w:hAnsi="Verdana" w:cstheme="majorHAnsi"/>
          <w:color w:val="000000"/>
          <w:sz w:val="18"/>
          <w:szCs w:val="18"/>
        </w:rPr>
      </w:pPr>
      <w:r w:rsidRPr="008D35A9">
        <w:rPr>
          <w:rFonts w:ascii="Verdana" w:hAnsi="Verdana" w:cstheme="majorHAnsi"/>
          <w:color w:val="000000"/>
          <w:sz w:val="18"/>
          <w:szCs w:val="18"/>
        </w:rPr>
        <w:lastRenderedPageBreak/>
        <w:t xml:space="preserve">W przypadku, gdy ze względu na wystąpienie sytuacji, o których mowa w ust. </w:t>
      </w:r>
      <w:r w:rsidRPr="008D35A9">
        <w:rPr>
          <w:rFonts w:ascii="Verdana" w:hAnsi="Verdana" w:cstheme="majorHAnsi"/>
          <w:sz w:val="18"/>
          <w:szCs w:val="18"/>
        </w:rPr>
        <w:t>6</w:t>
      </w:r>
      <w:r w:rsidRPr="008D35A9">
        <w:rPr>
          <w:rFonts w:ascii="Verdana" w:hAnsi="Verdana" w:cstheme="majorHAnsi"/>
          <w:color w:val="000000"/>
          <w:sz w:val="18"/>
          <w:szCs w:val="18"/>
        </w:rPr>
        <w:t xml:space="preserve"> (niedostępność KSeF, awaria KSeF, awaria całkowita KSeF potwierdzona komunikatem z KSeF) </w:t>
      </w:r>
      <w:r w:rsidRPr="008D35A9">
        <w:rPr>
          <w:rFonts w:ascii="Verdana" w:hAnsi="Verdana" w:cstheme="majorHAnsi"/>
          <w:sz w:val="18"/>
          <w:szCs w:val="18"/>
        </w:rPr>
        <w:t>Wykonawca</w:t>
      </w:r>
      <w:r w:rsidRPr="008D35A9">
        <w:rPr>
          <w:rFonts w:ascii="Verdana" w:hAnsi="Verdana" w:cstheme="majorHAnsi"/>
          <w:color w:val="000000"/>
          <w:sz w:val="18"/>
          <w:szCs w:val="18"/>
        </w:rPr>
        <w:t xml:space="preserve"> nie będzie miał możliwości wystawienia i doręczenia faktury przy użyciu KSeF, faktury będą wystawiane zgodnie z obowiązującymi przepisami regulującymi skutki wystąpienia takich sytuacji. W takim przypadku faktury (wizualizacje faktur) będą doręczane na adres poczty elektronicznej (e-mail): </w:t>
      </w:r>
      <w:r w:rsidRPr="008D35A9">
        <w:rPr>
          <w:rFonts w:ascii="Verdana" w:eastAsia="Calibri" w:hAnsi="Verdana" w:cstheme="majorHAnsi"/>
          <w:color w:val="000000"/>
          <w:sz w:val="18"/>
          <w:szCs w:val="18"/>
        </w:rPr>
        <w:t>faktury@gminawagrowiec.pl</w:t>
      </w:r>
      <w:r w:rsidRPr="008D35A9">
        <w:rPr>
          <w:rFonts w:ascii="Verdana" w:hAnsi="Verdana" w:cstheme="majorHAnsi"/>
          <w:sz w:val="18"/>
          <w:szCs w:val="18"/>
        </w:rPr>
        <w:t>. Termin płatności w odniesieniu do takich faktur liczony jest od dnia otrzymania faktury (wizualizacji faktury) przez Zamawiającego przy wykorzystaniu adresu poczty elektronicznej pod warunkiem, że faktura zawiera dane Zamawiającego, o których mowa w ust. 3. W przeciwnym wypadku termin płatności nie rozpoczyna się (nie zaczyna biec) do momentu dokonania przez Wykonawcę korekty wystawionej faktury, która to korekta będzie uwzględniać dane Zamawiającego wskazane w ust. 3.</w:t>
      </w:r>
    </w:p>
    <w:p w14:paraId="04AC427F" w14:textId="77777777" w:rsidR="008D35A9" w:rsidRPr="008D35A9" w:rsidRDefault="008D35A9">
      <w:pPr>
        <w:numPr>
          <w:ilvl w:val="0"/>
          <w:numId w:val="2"/>
        </w:numPr>
        <w:tabs>
          <w:tab w:val="left" w:pos="142"/>
        </w:tabs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00000024" w14:textId="77777777" w:rsidR="00A34590" w:rsidRPr="008D35A9" w:rsidRDefault="00A34590">
      <w:pPr>
        <w:spacing w:after="0" w:line="360" w:lineRule="auto"/>
        <w:rPr>
          <w:rFonts w:ascii="Verdana" w:eastAsia="Times New Roman" w:hAnsi="Verdana" w:cs="Times New Roman"/>
          <w:sz w:val="18"/>
          <w:szCs w:val="18"/>
        </w:rPr>
      </w:pPr>
    </w:p>
    <w:p w14:paraId="00000025" w14:textId="77777777" w:rsidR="00A34590" w:rsidRPr="008D35A9" w:rsidRDefault="00000000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§4</w:t>
      </w:r>
    </w:p>
    <w:p w14:paraId="00000026" w14:textId="77777777" w:rsidR="00A34590" w:rsidRPr="008D35A9" w:rsidRDefault="00000000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Przyjmujący zlecenie nie może powierzyć wykonania zobowiązań wynikających z niniejszej umowy innej osobie bez uzyskania zgody Dającego zlecenie.</w:t>
      </w:r>
    </w:p>
    <w:p w14:paraId="00000027" w14:textId="77777777" w:rsidR="00A34590" w:rsidRPr="008D35A9" w:rsidRDefault="00A34590">
      <w:pPr>
        <w:spacing w:after="0" w:line="360" w:lineRule="auto"/>
        <w:rPr>
          <w:rFonts w:ascii="Verdana" w:eastAsia="Times New Roman" w:hAnsi="Verdana" w:cs="Times New Roman"/>
          <w:sz w:val="18"/>
          <w:szCs w:val="18"/>
        </w:rPr>
      </w:pPr>
    </w:p>
    <w:p w14:paraId="00000028" w14:textId="77777777" w:rsidR="00A34590" w:rsidRPr="008D35A9" w:rsidRDefault="00000000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§5</w:t>
      </w:r>
    </w:p>
    <w:p w14:paraId="00000029" w14:textId="77777777" w:rsidR="00A34590" w:rsidRPr="008D35A9" w:rsidRDefault="00000000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Zmiany niniejszej umowy dla swej ważności, wymagają formy pisemnej w postaci aneksu.</w:t>
      </w:r>
    </w:p>
    <w:p w14:paraId="0000002A" w14:textId="77777777" w:rsidR="00A34590" w:rsidRPr="008D35A9" w:rsidRDefault="00A34590">
      <w:pPr>
        <w:spacing w:after="0" w:line="360" w:lineRule="auto"/>
        <w:rPr>
          <w:rFonts w:ascii="Verdana" w:eastAsia="Times New Roman" w:hAnsi="Verdana" w:cs="Times New Roman"/>
          <w:sz w:val="18"/>
          <w:szCs w:val="18"/>
        </w:rPr>
      </w:pPr>
    </w:p>
    <w:p w14:paraId="0000002B" w14:textId="77777777" w:rsidR="00A34590" w:rsidRPr="008D35A9" w:rsidRDefault="00000000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§6</w:t>
      </w:r>
    </w:p>
    <w:p w14:paraId="0000002C" w14:textId="77777777" w:rsidR="00A34590" w:rsidRPr="008D35A9" w:rsidRDefault="00000000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Spory mogące wyniknąć z realizacji niniejszej umowy, rozstrzygać będzie sąd właściwy miejscowo dla siedziby Dającego zlecenie.</w:t>
      </w:r>
    </w:p>
    <w:p w14:paraId="0000002D" w14:textId="77777777" w:rsidR="00A34590" w:rsidRPr="008D35A9" w:rsidRDefault="00A34590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</w:rPr>
      </w:pPr>
    </w:p>
    <w:p w14:paraId="0000002E" w14:textId="77777777" w:rsidR="00A34590" w:rsidRPr="008D35A9" w:rsidRDefault="00000000">
      <w:pPr>
        <w:spacing w:after="0" w:line="360" w:lineRule="auto"/>
        <w:jc w:val="center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§7</w:t>
      </w:r>
    </w:p>
    <w:p w14:paraId="0000002F" w14:textId="77777777" w:rsidR="00A34590" w:rsidRPr="008D35A9" w:rsidRDefault="00000000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Umowę sporządzono w czterech jednobrzmiących egzemplarzach, z których jeden otrzymuje Przyjmujący zlecenie.</w:t>
      </w:r>
    </w:p>
    <w:p w14:paraId="00000030" w14:textId="77777777" w:rsidR="00A34590" w:rsidRPr="008D35A9" w:rsidRDefault="00A34590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00000031" w14:textId="77777777" w:rsidR="00A34590" w:rsidRPr="008D35A9" w:rsidRDefault="00A34590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00000032" w14:textId="77777777" w:rsidR="00A34590" w:rsidRPr="008D35A9" w:rsidRDefault="00A34590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00000033" w14:textId="77777777" w:rsidR="00A34590" w:rsidRPr="008D35A9" w:rsidRDefault="00A34590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00000034" w14:textId="77777777" w:rsidR="00A34590" w:rsidRPr="008D35A9" w:rsidRDefault="00A34590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</w:p>
    <w:p w14:paraId="00000035" w14:textId="77777777" w:rsidR="00A34590" w:rsidRPr="008D35A9" w:rsidRDefault="00000000">
      <w:pPr>
        <w:spacing w:after="0" w:line="360" w:lineRule="auto"/>
        <w:jc w:val="both"/>
        <w:rPr>
          <w:rFonts w:ascii="Verdana" w:eastAsia="Times New Roman" w:hAnsi="Verdana" w:cs="Times New Roman"/>
          <w:sz w:val="18"/>
          <w:szCs w:val="18"/>
        </w:rPr>
      </w:pPr>
      <w:r w:rsidRPr="008D35A9">
        <w:rPr>
          <w:rFonts w:ascii="Verdana" w:eastAsia="Times New Roman" w:hAnsi="Verdana" w:cs="Times New Roman"/>
          <w:sz w:val="18"/>
          <w:szCs w:val="18"/>
        </w:rPr>
        <w:t>DAJĄCY ZLECENIE</w:t>
      </w:r>
      <w:r w:rsidRPr="008D35A9">
        <w:rPr>
          <w:rFonts w:ascii="Verdana" w:eastAsia="Times New Roman" w:hAnsi="Verdana" w:cs="Times New Roman"/>
          <w:sz w:val="18"/>
          <w:szCs w:val="18"/>
        </w:rPr>
        <w:tab/>
      </w:r>
      <w:r w:rsidRPr="008D35A9">
        <w:rPr>
          <w:rFonts w:ascii="Verdana" w:eastAsia="Times New Roman" w:hAnsi="Verdana" w:cs="Times New Roman"/>
          <w:sz w:val="18"/>
          <w:szCs w:val="18"/>
        </w:rPr>
        <w:tab/>
      </w:r>
      <w:r w:rsidRPr="008D35A9">
        <w:rPr>
          <w:rFonts w:ascii="Verdana" w:eastAsia="Times New Roman" w:hAnsi="Verdana" w:cs="Times New Roman"/>
          <w:sz w:val="18"/>
          <w:szCs w:val="18"/>
        </w:rPr>
        <w:tab/>
      </w:r>
      <w:r w:rsidRPr="008D35A9">
        <w:rPr>
          <w:rFonts w:ascii="Verdana" w:eastAsia="Times New Roman" w:hAnsi="Verdana" w:cs="Times New Roman"/>
          <w:sz w:val="18"/>
          <w:szCs w:val="18"/>
        </w:rPr>
        <w:tab/>
      </w:r>
      <w:r w:rsidRPr="008D35A9">
        <w:rPr>
          <w:rFonts w:ascii="Verdana" w:eastAsia="Times New Roman" w:hAnsi="Verdana" w:cs="Times New Roman"/>
          <w:sz w:val="18"/>
          <w:szCs w:val="18"/>
        </w:rPr>
        <w:tab/>
        <w:t xml:space="preserve">                       PRZYJMUJĄCY ZLECENIE</w:t>
      </w:r>
    </w:p>
    <w:p w14:paraId="00000036" w14:textId="77777777" w:rsidR="00A34590" w:rsidRPr="008D35A9" w:rsidRDefault="00A34590">
      <w:pPr>
        <w:spacing w:after="0" w:line="360" w:lineRule="auto"/>
        <w:rPr>
          <w:rFonts w:ascii="Verdana" w:eastAsia="Times New Roman" w:hAnsi="Verdana" w:cs="Times New Roman"/>
          <w:sz w:val="18"/>
          <w:szCs w:val="18"/>
        </w:rPr>
      </w:pPr>
    </w:p>
    <w:p w14:paraId="00000037" w14:textId="77777777" w:rsidR="00A34590" w:rsidRPr="008D35A9" w:rsidRDefault="00A34590">
      <w:pPr>
        <w:rPr>
          <w:rFonts w:ascii="Verdana" w:hAnsi="Verdana"/>
          <w:sz w:val="18"/>
          <w:szCs w:val="18"/>
        </w:rPr>
      </w:pPr>
    </w:p>
    <w:sectPr w:rsidR="00A34590" w:rsidRPr="008D35A9">
      <w:pgSz w:w="11906" w:h="16838"/>
      <w:pgMar w:top="851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auto"/>
    <w:pitch w:val="default"/>
    <w:sig w:usb0="00000007" w:usb1="00000000" w:usb2="00000000" w:usb3="00000000" w:csb0="0000000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1962DC"/>
    <w:multiLevelType w:val="multilevel"/>
    <w:tmpl w:val="C8DE645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2A3640"/>
    <w:multiLevelType w:val="multilevel"/>
    <w:tmpl w:val="EEF84EDE"/>
    <w:lvl w:ilvl="0">
      <w:start w:val="1"/>
      <w:numFmt w:val="lowerLetter"/>
      <w:lvlText w:val="%1."/>
      <w:lvlJc w:val="left"/>
      <w:pPr>
        <w:ind w:left="1200" w:hanging="360"/>
      </w:pPr>
    </w:lvl>
    <w:lvl w:ilvl="1">
      <w:start w:val="1"/>
      <w:numFmt w:val="lowerLetter"/>
      <w:lvlText w:val="%2."/>
      <w:lvlJc w:val="left"/>
      <w:pPr>
        <w:ind w:left="1920" w:hanging="360"/>
      </w:pPr>
    </w:lvl>
    <w:lvl w:ilvl="2">
      <w:start w:val="1"/>
      <w:numFmt w:val="lowerRoman"/>
      <w:lvlText w:val="%3."/>
      <w:lvlJc w:val="right"/>
      <w:pPr>
        <w:ind w:left="2640" w:hanging="180"/>
      </w:pPr>
    </w:lvl>
    <w:lvl w:ilvl="3">
      <w:start w:val="1"/>
      <w:numFmt w:val="decimal"/>
      <w:lvlText w:val="%4."/>
      <w:lvlJc w:val="left"/>
      <w:pPr>
        <w:ind w:left="3360" w:hanging="360"/>
      </w:pPr>
    </w:lvl>
    <w:lvl w:ilvl="4">
      <w:start w:val="1"/>
      <w:numFmt w:val="lowerLetter"/>
      <w:lvlText w:val="%5."/>
      <w:lvlJc w:val="left"/>
      <w:pPr>
        <w:ind w:left="4080" w:hanging="360"/>
      </w:pPr>
    </w:lvl>
    <w:lvl w:ilvl="5">
      <w:start w:val="1"/>
      <w:numFmt w:val="lowerRoman"/>
      <w:lvlText w:val="%6."/>
      <w:lvlJc w:val="right"/>
      <w:pPr>
        <w:ind w:left="4800" w:hanging="180"/>
      </w:pPr>
    </w:lvl>
    <w:lvl w:ilvl="6">
      <w:start w:val="1"/>
      <w:numFmt w:val="decimal"/>
      <w:lvlText w:val="%7."/>
      <w:lvlJc w:val="left"/>
      <w:pPr>
        <w:ind w:left="5520" w:hanging="360"/>
      </w:pPr>
    </w:lvl>
    <w:lvl w:ilvl="7">
      <w:start w:val="1"/>
      <w:numFmt w:val="lowerLetter"/>
      <w:lvlText w:val="%8."/>
      <w:lvlJc w:val="left"/>
      <w:pPr>
        <w:ind w:left="6240" w:hanging="360"/>
      </w:pPr>
    </w:lvl>
    <w:lvl w:ilvl="8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6658047E"/>
    <w:multiLevelType w:val="hybridMultilevel"/>
    <w:tmpl w:val="1C565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2646891">
    <w:abstractNumId w:val="1"/>
  </w:num>
  <w:num w:numId="2" w16cid:durableId="540094374">
    <w:abstractNumId w:val="0"/>
  </w:num>
  <w:num w:numId="3" w16cid:durableId="11680592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590"/>
    <w:rsid w:val="008D35A9"/>
    <w:rsid w:val="00A34590"/>
    <w:rsid w:val="00BA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66141"/>
  <w15:docId w15:val="{68C71963-0E60-40BC-8796-96345246E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basedOn w:val="Normalny"/>
    <w:uiPriority w:val="34"/>
    <w:qFormat/>
    <w:rsid w:val="008D35A9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paragraph" w:customStyle="1" w:styleId="Default">
    <w:name w:val="Default"/>
    <w:rsid w:val="008D35A9"/>
    <w:pPr>
      <w:autoSpaceDE w:val="0"/>
      <w:autoSpaceDN w:val="0"/>
      <w:adjustRightInd w:val="0"/>
      <w:spacing w:after="0" w:line="240" w:lineRule="auto"/>
    </w:pPr>
    <w:rPr>
      <w:rFonts w:ascii="Century Gothic" w:eastAsiaTheme="minorHAnsi" w:hAnsi="Century Gothic" w:cs="Century Gothic"/>
      <w:color w:val="000000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1014</Words>
  <Characters>6089</Characters>
  <Application>Microsoft Office Word</Application>
  <DocSecurity>0</DocSecurity>
  <Lines>50</Lines>
  <Paragraphs>14</Paragraphs>
  <ScaleCrop>false</ScaleCrop>
  <Company/>
  <LinksUpToDate>false</LinksUpToDate>
  <CharactersWithSpaces>7089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blaszczak</cp:lastModifiedBy>
  <cp:revision>2</cp:revision>
  <dcterms:created xsi:type="dcterms:W3CDTF">2026-01-29T09:33:00Z</dcterms:created>
  <dcterms:modified xsi:type="dcterms:W3CDTF">2026-01-29T09:34:00Z</dcterms:modified>
</cp:coreProperties>
</file>